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37824" w14:textId="5556E63E" w:rsidR="00287117" w:rsidRPr="00F478B8" w:rsidRDefault="00021451" w:rsidP="00FA32B4">
      <w:pPr>
        <w:jc w:val="right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Załącznik nr 5 do SWZ/</w:t>
      </w:r>
      <w:r w:rsidR="00FA32B4" w:rsidRPr="00F478B8">
        <w:rPr>
          <w:rFonts w:ascii="Century Gothic" w:hAnsi="Century Gothic"/>
          <w:b/>
          <w:bCs/>
          <w:sz w:val="20"/>
          <w:szCs w:val="20"/>
        </w:rPr>
        <w:t>Załącznik nr 2 do Umowy</w:t>
      </w:r>
      <w:r w:rsidR="00F478B8" w:rsidRPr="00F478B8">
        <w:rPr>
          <w:rFonts w:ascii="Century Gothic" w:hAnsi="Century Gothic"/>
          <w:b/>
          <w:bCs/>
          <w:sz w:val="20"/>
          <w:szCs w:val="20"/>
        </w:rPr>
        <w:t xml:space="preserve"> nr……………………</w:t>
      </w:r>
    </w:p>
    <w:p w14:paraId="77EDFC34" w14:textId="77777777" w:rsidR="00F478B8" w:rsidRPr="00F478B8" w:rsidRDefault="00F478B8" w:rsidP="00FA32B4">
      <w:pPr>
        <w:jc w:val="right"/>
        <w:rPr>
          <w:rFonts w:ascii="Century Gothic" w:hAnsi="Century Gothic"/>
          <w:sz w:val="20"/>
          <w:szCs w:val="20"/>
        </w:rPr>
      </w:pPr>
    </w:p>
    <w:p w14:paraId="5700964F" w14:textId="77777777" w:rsidR="006356DC" w:rsidRDefault="00FA32B4" w:rsidP="00670029">
      <w:pPr>
        <w:jc w:val="center"/>
      </w:pPr>
      <w:r w:rsidRPr="00F478B8">
        <w:rPr>
          <w:rFonts w:ascii="Century Gothic" w:hAnsi="Century Gothic"/>
          <w:b/>
          <w:bCs/>
          <w:sz w:val="20"/>
          <w:szCs w:val="20"/>
        </w:rPr>
        <w:t>FORMULARZ CENOWY</w:t>
      </w:r>
      <w:r w:rsidR="006356DC" w:rsidRPr="006356DC">
        <w:t xml:space="preserve"> </w:t>
      </w:r>
    </w:p>
    <w:p w14:paraId="3BAD5274" w14:textId="59D5391D" w:rsidR="00FA32B4" w:rsidRDefault="006356DC" w:rsidP="00670029">
      <w:pPr>
        <w:jc w:val="center"/>
        <w:rPr>
          <w:ins w:id="0" w:author="Krawczyk Marta" w:date="2023-04-24T15:33:00Z"/>
          <w:rFonts w:ascii="Century Gothic" w:hAnsi="Century Gothic"/>
          <w:b/>
          <w:bCs/>
          <w:sz w:val="20"/>
          <w:szCs w:val="20"/>
        </w:rPr>
      </w:pPr>
      <w:r w:rsidRPr="006356DC">
        <w:rPr>
          <w:rFonts w:ascii="Century Gothic" w:hAnsi="Century Gothic"/>
          <w:b/>
          <w:bCs/>
          <w:sz w:val="20"/>
          <w:szCs w:val="20"/>
        </w:rPr>
        <w:t>Części nr 2 - Mierniki serii GT</w:t>
      </w:r>
    </w:p>
    <w:p w14:paraId="2344BF80" w14:textId="77777777" w:rsidR="00815CE5" w:rsidRPr="00F478B8" w:rsidRDefault="00815CE5" w:rsidP="00815CE5">
      <w:pPr>
        <w:pStyle w:val="Akapitzlist"/>
        <w:numPr>
          <w:ilvl w:val="0"/>
          <w:numId w:val="1"/>
        </w:numPr>
        <w:ind w:left="284" w:hanging="284"/>
        <w:rPr>
          <w:rFonts w:ascii="Century Gothic" w:hAnsi="Century Gothic"/>
          <w:b/>
          <w:bCs/>
          <w:sz w:val="20"/>
          <w:szCs w:val="20"/>
        </w:rPr>
      </w:pPr>
      <w:r w:rsidRPr="00F478B8">
        <w:rPr>
          <w:rFonts w:ascii="Century Gothic" w:hAnsi="Century Gothic"/>
          <w:b/>
          <w:bCs/>
          <w:sz w:val="20"/>
          <w:szCs w:val="20"/>
        </w:rPr>
        <w:t>Usługa kalibracji</w:t>
      </w:r>
    </w:p>
    <w:tbl>
      <w:tblPr>
        <w:tblpPr w:leftFromText="141" w:rightFromText="141" w:vertAnchor="page" w:horzAnchor="margin" w:tblpY="3579"/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04"/>
        <w:gridCol w:w="2127"/>
        <w:gridCol w:w="1842"/>
        <w:gridCol w:w="1276"/>
      </w:tblGrid>
      <w:tr w:rsidR="00815CE5" w:rsidRPr="00F478B8" w14:paraId="2B071838" w14:textId="77777777" w:rsidTr="00355F98">
        <w:trPr>
          <w:trHeight w:val="1414"/>
          <w:ins w:id="1" w:author="Krawczyk Marta" w:date="2023-04-24T15:35:00Z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B59C" w14:textId="77777777" w:rsidR="00815CE5" w:rsidRPr="00F478B8" w:rsidRDefault="00815CE5" w:rsidP="00355F98">
            <w:pPr>
              <w:spacing w:after="0" w:line="240" w:lineRule="auto"/>
              <w:jc w:val="center"/>
              <w:rPr>
                <w:ins w:id="2" w:author="Krawczyk Marta" w:date="2023-04-24T15:35:00Z"/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ins w:id="3" w:author="Krawczyk Marta" w:date="2023-04-24T15:35:00Z">
              <w:r w:rsidRPr="00F478B8">
                <w:rPr>
                  <w:rFonts w:ascii="Century Gothic" w:eastAsia="Times New Roman" w:hAnsi="Century Gothic" w:cs="Calibri"/>
                  <w:b/>
                  <w:bCs/>
                  <w:color w:val="000000"/>
                  <w:sz w:val="20"/>
                  <w:szCs w:val="20"/>
                  <w:lang w:eastAsia="pl-PL"/>
                </w:rPr>
                <w:t>L.p</w:t>
              </w:r>
              <w:proofErr w:type="spellEnd"/>
            </w:ins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5C45E" w14:textId="77777777" w:rsidR="00815CE5" w:rsidRPr="00F478B8" w:rsidRDefault="00815CE5" w:rsidP="00355F98">
            <w:pPr>
              <w:spacing w:after="0" w:line="240" w:lineRule="auto"/>
              <w:jc w:val="center"/>
              <w:rPr>
                <w:ins w:id="4" w:author="Krawczyk Marta" w:date="2023-04-24T15:35:00Z"/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ins w:id="5" w:author="Krawczyk Marta" w:date="2023-04-24T15:35:00Z">
              <w:r w:rsidRPr="00F478B8">
                <w:rPr>
                  <w:rFonts w:ascii="Century Gothic" w:eastAsia="Times New Roman" w:hAnsi="Century Gothic" w:cs="Calibri"/>
                  <w:b/>
                  <w:bCs/>
                  <w:color w:val="000000"/>
                  <w:sz w:val="20"/>
                  <w:szCs w:val="20"/>
                  <w:lang w:eastAsia="pl-PL"/>
                </w:rPr>
                <w:t>Typ urządzenia</w:t>
              </w:r>
            </w:ins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0172" w14:textId="77777777" w:rsidR="00815CE5" w:rsidRPr="00F478B8" w:rsidRDefault="00815CE5" w:rsidP="00355F98">
            <w:pPr>
              <w:spacing w:after="0" w:line="240" w:lineRule="auto"/>
              <w:jc w:val="center"/>
              <w:rPr>
                <w:ins w:id="6" w:author="Krawczyk Marta" w:date="2023-04-24T15:35:00Z"/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ins w:id="7" w:author="Krawczyk Marta" w:date="2023-04-24T15:35:00Z">
              <w:r w:rsidRPr="00F478B8">
                <w:rPr>
                  <w:rFonts w:ascii="Century Gothic" w:eastAsia="Times New Roman" w:hAnsi="Century Gothic" w:cs="Calibri"/>
                  <w:b/>
                  <w:bCs/>
                  <w:color w:val="000000"/>
                  <w:sz w:val="20"/>
                  <w:szCs w:val="20"/>
                  <w:lang w:eastAsia="pl-PL"/>
                </w:rPr>
                <w:t>Szacunkowa ilość urządzeń podlegających kalibracji w okresie obowiązywania Umowy*(szt.)</w:t>
              </w:r>
            </w:ins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59B4" w14:textId="77777777" w:rsidR="00815CE5" w:rsidRPr="00F478B8" w:rsidRDefault="00815CE5" w:rsidP="00355F98">
            <w:pPr>
              <w:spacing w:after="0" w:line="240" w:lineRule="auto"/>
              <w:jc w:val="center"/>
              <w:rPr>
                <w:ins w:id="8" w:author="Krawczyk Marta" w:date="2023-04-24T15:35:00Z"/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ins w:id="9" w:author="Krawczyk Marta" w:date="2023-04-24T15:35:00Z">
              <w:r w:rsidRPr="00F478B8">
                <w:rPr>
                  <w:rFonts w:ascii="Century Gothic" w:eastAsia="Times New Roman" w:hAnsi="Century Gothic" w:cs="Calibri"/>
                  <w:b/>
                  <w:bCs/>
                  <w:color w:val="000000"/>
                  <w:sz w:val="20"/>
                  <w:szCs w:val="20"/>
                  <w:lang w:eastAsia="pl-PL"/>
                </w:rPr>
                <w:t>Cena jednostkowa netto za 1 usługę kalibracji za 1 urządzenie(PLN)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241C" w14:textId="77777777" w:rsidR="00815CE5" w:rsidRPr="00F478B8" w:rsidRDefault="00815CE5" w:rsidP="00355F98">
            <w:pPr>
              <w:spacing w:after="0" w:line="240" w:lineRule="auto"/>
              <w:jc w:val="center"/>
              <w:rPr>
                <w:ins w:id="10" w:author="Krawczyk Marta" w:date="2023-04-24T15:35:00Z"/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ins w:id="11" w:author="Krawczyk Marta" w:date="2023-04-24T15:35:00Z">
              <w:r w:rsidRPr="00021451">
                <w:rPr>
                  <w:rFonts w:ascii="Century Gothic" w:eastAsia="Times New Roman" w:hAnsi="Century Gothic" w:cs="Calibri"/>
                  <w:b/>
                  <w:bCs/>
                  <w:color w:val="000000"/>
                  <w:sz w:val="20"/>
                  <w:szCs w:val="20"/>
                  <w:lang w:eastAsia="pl-PL"/>
                </w:rPr>
                <w:t>Wartość netto (PLN)</w:t>
              </w:r>
            </w:ins>
          </w:p>
        </w:tc>
      </w:tr>
      <w:tr w:rsidR="00815CE5" w:rsidRPr="00F478B8" w14:paraId="2EAB6859" w14:textId="77777777" w:rsidTr="00355F98">
        <w:trPr>
          <w:trHeight w:val="300"/>
          <w:ins w:id="12" w:author="Krawczyk Marta" w:date="2023-04-24T15:35:00Z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F236" w14:textId="77777777" w:rsidR="00815CE5" w:rsidRPr="00F478B8" w:rsidRDefault="00815CE5" w:rsidP="00355F98">
            <w:pPr>
              <w:spacing w:after="0" w:line="240" w:lineRule="auto"/>
              <w:rPr>
                <w:ins w:id="13" w:author="Krawczyk Marta" w:date="2023-04-24T15:35:00Z"/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ins w:id="14" w:author="Krawczyk Marta" w:date="2023-04-24T15:35:00Z">
              <w:r>
                <w:rPr>
                  <w:rFonts w:ascii="Century Gothic" w:eastAsia="Times New Roman" w:hAnsi="Century Gothic" w:cs="Calibri"/>
                  <w:color w:val="000000"/>
                  <w:sz w:val="20"/>
                  <w:szCs w:val="20"/>
                  <w:lang w:eastAsia="pl-PL"/>
                </w:rPr>
                <w:t>1</w:t>
              </w:r>
              <w:r w:rsidRPr="00F478B8">
                <w:rPr>
                  <w:rFonts w:ascii="Century Gothic" w:eastAsia="Times New Roman" w:hAnsi="Century Gothic" w:cs="Calibri"/>
                  <w:color w:val="000000"/>
                  <w:sz w:val="20"/>
                  <w:szCs w:val="20"/>
                  <w:lang w:eastAsia="pl-PL"/>
                </w:rPr>
                <w:t>.</w:t>
              </w:r>
            </w:ins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E19B" w14:textId="6A9EEF88" w:rsidR="00815CE5" w:rsidRPr="00F478B8" w:rsidRDefault="00815CE5" w:rsidP="00355F98">
            <w:pPr>
              <w:spacing w:after="0" w:line="240" w:lineRule="auto"/>
              <w:rPr>
                <w:ins w:id="15" w:author="Krawczyk Marta" w:date="2023-04-24T15:35:00Z"/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ins w:id="16" w:author="Krawczyk Marta" w:date="2023-04-24T15:35:00Z">
              <w:r w:rsidRPr="00021697">
                <w:rPr>
                  <w:rFonts w:ascii="Century Gothic" w:hAnsi="Century Gothic"/>
                  <w:noProof/>
                  <w:sz w:val="20"/>
                  <w:szCs w:val="20"/>
                </w:rPr>
                <w:t>GMI</w:t>
              </w:r>
              <w:r>
                <w:rPr>
                  <w:rFonts w:ascii="Century Gothic" w:hAnsi="Century Gothic"/>
                  <w:noProof/>
                  <w:sz w:val="20"/>
                  <w:szCs w:val="20"/>
                </w:rPr>
                <w:t xml:space="preserve"> – GT-4</w:t>
              </w:r>
            </w:ins>
            <w:ins w:id="17" w:author="Krawczyk Marta" w:date="2023-04-24T15:37:00Z">
              <w:r w:rsidR="00576B4D">
                <w:rPr>
                  <w:rFonts w:ascii="Century Gothic" w:hAnsi="Century Gothic"/>
                  <w:noProof/>
                  <w:sz w:val="20"/>
                  <w:szCs w:val="20"/>
                </w:rPr>
                <w:t>1</w:t>
              </w:r>
            </w:ins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B9E92" w14:textId="3F6D5205" w:rsidR="00815CE5" w:rsidRPr="00815CE5" w:rsidRDefault="00815CE5" w:rsidP="00355F98">
            <w:pPr>
              <w:spacing w:after="0" w:line="240" w:lineRule="auto"/>
              <w:jc w:val="center"/>
              <w:rPr>
                <w:ins w:id="18" w:author="Krawczyk Marta" w:date="2023-04-24T15:35:00Z"/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  <w:rPrChange w:id="19" w:author="Krawczyk Marta" w:date="2023-04-24T15:36:00Z">
                  <w:rPr>
                    <w:ins w:id="20" w:author="Krawczyk Marta" w:date="2023-04-24T15:35:00Z"/>
                    <w:rFonts w:ascii="Century Gothic" w:eastAsia="Times New Roman" w:hAnsi="Century Gothic" w:cs="Calibri"/>
                    <w:color w:val="000000"/>
                    <w:sz w:val="20"/>
                    <w:szCs w:val="20"/>
                    <w:highlight w:val="yellow"/>
                    <w:lang w:eastAsia="pl-PL"/>
                  </w:rPr>
                </w:rPrChange>
              </w:rPr>
            </w:pPr>
            <w:ins w:id="21" w:author="Krawczyk Marta" w:date="2023-04-24T15:35:00Z">
              <w:r w:rsidRPr="00815CE5">
                <w:rPr>
                  <w:rFonts w:ascii="Century Gothic" w:hAnsi="Century Gothic" w:cs="Century Gothic"/>
                  <w:color w:val="000000"/>
                  <w:sz w:val="20"/>
                  <w:szCs w:val="20"/>
                  <w:rPrChange w:id="22" w:author="Krawczyk Marta" w:date="2023-04-24T15:36:00Z">
                    <w:rPr>
                      <w:rFonts w:ascii="Century Gothic" w:hAnsi="Century Gothic" w:cs="Century Gothic"/>
                      <w:color w:val="000000"/>
                      <w:sz w:val="20"/>
                      <w:szCs w:val="20"/>
                      <w:highlight w:val="yellow"/>
                    </w:rPr>
                  </w:rPrChange>
                </w:rPr>
                <w:t xml:space="preserve">26 szt.  </w:t>
              </w:r>
            </w:ins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F27C6" w14:textId="77777777" w:rsidR="00815CE5" w:rsidRPr="00F478B8" w:rsidRDefault="00815CE5" w:rsidP="00355F98">
            <w:pPr>
              <w:spacing w:after="0" w:line="240" w:lineRule="auto"/>
              <w:jc w:val="center"/>
              <w:rPr>
                <w:ins w:id="23" w:author="Krawczyk Marta" w:date="2023-04-24T15:35:00Z"/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59D97" w14:textId="77777777" w:rsidR="00815CE5" w:rsidRPr="00F478B8" w:rsidRDefault="00815CE5" w:rsidP="00355F98">
            <w:pPr>
              <w:spacing w:after="0" w:line="240" w:lineRule="auto"/>
              <w:jc w:val="center"/>
              <w:rPr>
                <w:ins w:id="24" w:author="Krawczyk Marta" w:date="2023-04-24T15:35:00Z"/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815CE5" w:rsidRPr="00F478B8" w14:paraId="7BB17A66" w14:textId="77777777" w:rsidTr="00355F98">
        <w:trPr>
          <w:trHeight w:val="300"/>
          <w:ins w:id="25" w:author="Krawczyk Marta" w:date="2023-04-24T15:35:00Z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EE48B" w14:textId="10188690" w:rsidR="00815CE5" w:rsidRDefault="00B62B06" w:rsidP="00355F98">
            <w:pPr>
              <w:spacing w:after="0" w:line="240" w:lineRule="auto"/>
              <w:rPr>
                <w:ins w:id="26" w:author="Krawczyk Marta" w:date="2023-04-24T15:35:00Z"/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ins w:id="27" w:author="Krawczyk Marta" w:date="2023-04-24T15:37:00Z">
              <w:r>
                <w:rPr>
                  <w:rFonts w:ascii="Century Gothic" w:eastAsia="Times New Roman" w:hAnsi="Century Gothic" w:cs="Calibri"/>
                  <w:color w:val="000000"/>
                  <w:sz w:val="20"/>
                  <w:szCs w:val="20"/>
                  <w:lang w:eastAsia="pl-PL"/>
                </w:rPr>
                <w:t>2</w:t>
              </w:r>
            </w:ins>
            <w:ins w:id="28" w:author="Krawczyk Marta" w:date="2023-04-24T15:35:00Z">
              <w:r w:rsidR="00815CE5" w:rsidRPr="00F478B8">
                <w:rPr>
                  <w:rFonts w:ascii="Century Gothic" w:eastAsia="Times New Roman" w:hAnsi="Century Gothic" w:cs="Calibri"/>
                  <w:color w:val="000000"/>
                  <w:sz w:val="20"/>
                  <w:szCs w:val="20"/>
                  <w:lang w:eastAsia="pl-PL"/>
                </w:rPr>
                <w:t>.</w:t>
              </w:r>
            </w:ins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2638B" w14:textId="74C61635" w:rsidR="00815CE5" w:rsidRPr="00021697" w:rsidRDefault="00815CE5" w:rsidP="00355F98">
            <w:pPr>
              <w:spacing w:after="0" w:line="240" w:lineRule="auto"/>
              <w:rPr>
                <w:ins w:id="29" w:author="Krawczyk Marta" w:date="2023-04-24T15:35:00Z"/>
                <w:rFonts w:ascii="Century Gothic" w:hAnsi="Century Gothic"/>
                <w:noProof/>
                <w:sz w:val="20"/>
                <w:szCs w:val="20"/>
              </w:rPr>
            </w:pPr>
            <w:ins w:id="30" w:author="Krawczyk Marta" w:date="2023-04-24T15:35:00Z">
              <w:r w:rsidRPr="00021697">
                <w:rPr>
                  <w:rFonts w:ascii="Century Gothic" w:hAnsi="Century Gothic"/>
                  <w:noProof/>
                  <w:sz w:val="20"/>
                  <w:szCs w:val="20"/>
                </w:rPr>
                <w:t>GMI</w:t>
              </w:r>
              <w:r>
                <w:rPr>
                  <w:rFonts w:ascii="Century Gothic" w:hAnsi="Century Gothic"/>
                  <w:noProof/>
                  <w:sz w:val="20"/>
                  <w:szCs w:val="20"/>
                </w:rPr>
                <w:t xml:space="preserve"> – GT-4</w:t>
              </w:r>
            </w:ins>
            <w:ins w:id="31" w:author="Krawczyk Marta" w:date="2023-04-24T15:37:00Z">
              <w:r w:rsidR="00576B4D">
                <w:rPr>
                  <w:rFonts w:ascii="Century Gothic" w:hAnsi="Century Gothic"/>
                  <w:noProof/>
                  <w:sz w:val="20"/>
                  <w:szCs w:val="20"/>
                </w:rPr>
                <w:t>2</w:t>
              </w:r>
            </w:ins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18411" w14:textId="57FB0FF8" w:rsidR="00815CE5" w:rsidRPr="00815CE5" w:rsidRDefault="00815CE5" w:rsidP="00355F98">
            <w:pPr>
              <w:spacing w:after="0" w:line="240" w:lineRule="auto"/>
              <w:jc w:val="center"/>
              <w:rPr>
                <w:ins w:id="32" w:author="Krawczyk Marta" w:date="2023-04-24T15:35:00Z"/>
                <w:rFonts w:ascii="Century Gothic" w:hAnsi="Century Gothic" w:cs="Century Gothic"/>
                <w:color w:val="000000"/>
                <w:sz w:val="20"/>
                <w:szCs w:val="20"/>
                <w:rPrChange w:id="33" w:author="Krawczyk Marta" w:date="2023-04-24T15:36:00Z">
                  <w:rPr>
                    <w:ins w:id="34" w:author="Krawczyk Marta" w:date="2023-04-24T15:35:00Z"/>
                    <w:rFonts w:ascii="Century Gothic" w:hAnsi="Century Gothic" w:cs="Century Gothic"/>
                    <w:color w:val="000000"/>
                    <w:sz w:val="20"/>
                    <w:szCs w:val="20"/>
                    <w:highlight w:val="yellow"/>
                  </w:rPr>
                </w:rPrChange>
              </w:rPr>
            </w:pPr>
            <w:ins w:id="35" w:author="Krawczyk Marta" w:date="2023-04-24T15:35:00Z">
              <w:r w:rsidRPr="00815CE5">
                <w:rPr>
                  <w:rFonts w:ascii="Century Gothic" w:hAnsi="Century Gothic" w:cs="Century Gothic"/>
                  <w:color w:val="000000"/>
                  <w:sz w:val="20"/>
                  <w:szCs w:val="20"/>
                  <w:rPrChange w:id="36" w:author="Krawczyk Marta" w:date="2023-04-24T15:36:00Z">
                    <w:rPr>
                      <w:rFonts w:ascii="Century Gothic" w:hAnsi="Century Gothic" w:cs="Century Gothic"/>
                      <w:color w:val="000000"/>
                      <w:sz w:val="20"/>
                      <w:szCs w:val="20"/>
                      <w:highlight w:val="yellow"/>
                    </w:rPr>
                  </w:rPrChange>
                </w:rPr>
                <w:t xml:space="preserve">7 szt.  </w:t>
              </w:r>
            </w:ins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46AD6" w14:textId="77777777" w:rsidR="00815CE5" w:rsidRPr="00F478B8" w:rsidRDefault="00815CE5" w:rsidP="00355F98">
            <w:pPr>
              <w:spacing w:after="0" w:line="240" w:lineRule="auto"/>
              <w:jc w:val="center"/>
              <w:rPr>
                <w:ins w:id="37" w:author="Krawczyk Marta" w:date="2023-04-24T15:35:00Z"/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37022" w14:textId="77777777" w:rsidR="00815CE5" w:rsidRPr="00F478B8" w:rsidRDefault="00815CE5" w:rsidP="00355F98">
            <w:pPr>
              <w:spacing w:after="0" w:line="240" w:lineRule="auto"/>
              <w:jc w:val="center"/>
              <w:rPr>
                <w:ins w:id="38" w:author="Krawczyk Marta" w:date="2023-04-24T15:35:00Z"/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815CE5" w:rsidRPr="00F478B8" w14:paraId="1DFEF463" w14:textId="77777777" w:rsidTr="00355F98">
        <w:trPr>
          <w:trHeight w:val="300"/>
          <w:ins w:id="39" w:author="Krawczyk Marta" w:date="2023-04-24T15:35:00Z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1A825" w14:textId="1286D7AA" w:rsidR="00815CE5" w:rsidRDefault="00B62B06" w:rsidP="00355F98">
            <w:pPr>
              <w:spacing w:after="0" w:line="240" w:lineRule="auto"/>
              <w:rPr>
                <w:ins w:id="40" w:author="Krawczyk Marta" w:date="2023-04-24T15:35:00Z"/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ins w:id="41" w:author="Krawczyk Marta" w:date="2023-04-24T15:37:00Z">
              <w:r>
                <w:rPr>
                  <w:rFonts w:ascii="Century Gothic" w:eastAsia="Times New Roman" w:hAnsi="Century Gothic" w:cs="Calibri"/>
                  <w:color w:val="000000"/>
                  <w:sz w:val="20"/>
                  <w:szCs w:val="20"/>
                  <w:lang w:eastAsia="pl-PL"/>
                </w:rPr>
                <w:t>3</w:t>
              </w:r>
            </w:ins>
            <w:ins w:id="42" w:author="Krawczyk Marta" w:date="2023-04-24T15:35:00Z">
              <w:r w:rsidR="00815CE5" w:rsidRPr="00F478B8">
                <w:rPr>
                  <w:rFonts w:ascii="Century Gothic" w:eastAsia="Times New Roman" w:hAnsi="Century Gothic" w:cs="Calibri"/>
                  <w:color w:val="000000"/>
                  <w:sz w:val="20"/>
                  <w:szCs w:val="20"/>
                  <w:lang w:eastAsia="pl-PL"/>
                </w:rPr>
                <w:t>.</w:t>
              </w:r>
            </w:ins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C6E7A" w14:textId="508728AE" w:rsidR="00815CE5" w:rsidRPr="00021697" w:rsidRDefault="00815CE5" w:rsidP="00355F98">
            <w:pPr>
              <w:spacing w:after="0" w:line="240" w:lineRule="auto"/>
              <w:rPr>
                <w:ins w:id="43" w:author="Krawczyk Marta" w:date="2023-04-24T15:35:00Z"/>
                <w:rFonts w:ascii="Century Gothic" w:hAnsi="Century Gothic"/>
                <w:noProof/>
                <w:sz w:val="20"/>
                <w:szCs w:val="20"/>
              </w:rPr>
            </w:pPr>
            <w:ins w:id="44" w:author="Krawczyk Marta" w:date="2023-04-24T15:35:00Z">
              <w:r w:rsidRPr="00021697">
                <w:rPr>
                  <w:rFonts w:ascii="Century Gothic" w:hAnsi="Century Gothic"/>
                  <w:noProof/>
                  <w:sz w:val="20"/>
                  <w:szCs w:val="20"/>
                </w:rPr>
                <w:t>GMI</w:t>
              </w:r>
              <w:r>
                <w:rPr>
                  <w:rFonts w:ascii="Century Gothic" w:hAnsi="Century Gothic"/>
                  <w:noProof/>
                  <w:sz w:val="20"/>
                  <w:szCs w:val="20"/>
                </w:rPr>
                <w:t xml:space="preserve"> – GT-4</w:t>
              </w:r>
            </w:ins>
            <w:ins w:id="45" w:author="Krawczyk Marta" w:date="2023-04-24T15:37:00Z">
              <w:r w:rsidR="00576B4D">
                <w:rPr>
                  <w:rFonts w:ascii="Century Gothic" w:hAnsi="Century Gothic"/>
                  <w:noProof/>
                  <w:sz w:val="20"/>
                  <w:szCs w:val="20"/>
                </w:rPr>
                <w:t>3</w:t>
              </w:r>
            </w:ins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732C3" w14:textId="413CDE8E" w:rsidR="00815CE5" w:rsidRPr="00815CE5" w:rsidRDefault="00815CE5" w:rsidP="00355F98">
            <w:pPr>
              <w:spacing w:after="0" w:line="240" w:lineRule="auto"/>
              <w:jc w:val="center"/>
              <w:rPr>
                <w:ins w:id="46" w:author="Krawczyk Marta" w:date="2023-04-24T15:35:00Z"/>
                <w:rFonts w:ascii="Century Gothic" w:hAnsi="Century Gothic" w:cs="Century Gothic"/>
                <w:color w:val="000000"/>
                <w:sz w:val="20"/>
                <w:szCs w:val="20"/>
                <w:rPrChange w:id="47" w:author="Krawczyk Marta" w:date="2023-04-24T15:36:00Z">
                  <w:rPr>
                    <w:ins w:id="48" w:author="Krawczyk Marta" w:date="2023-04-24T15:35:00Z"/>
                    <w:rFonts w:ascii="Century Gothic" w:hAnsi="Century Gothic" w:cs="Century Gothic"/>
                    <w:color w:val="000000"/>
                    <w:sz w:val="20"/>
                    <w:szCs w:val="20"/>
                    <w:highlight w:val="yellow"/>
                  </w:rPr>
                </w:rPrChange>
              </w:rPr>
            </w:pPr>
            <w:ins w:id="49" w:author="Krawczyk Marta" w:date="2023-04-24T15:36:00Z">
              <w:r w:rsidRPr="00815CE5">
                <w:rPr>
                  <w:rFonts w:ascii="Century Gothic" w:hAnsi="Century Gothic" w:cs="Century Gothic"/>
                  <w:color w:val="000000"/>
                  <w:sz w:val="20"/>
                  <w:szCs w:val="20"/>
                  <w:rPrChange w:id="50" w:author="Krawczyk Marta" w:date="2023-04-24T15:36:00Z">
                    <w:rPr>
                      <w:rFonts w:ascii="Century Gothic" w:hAnsi="Century Gothic" w:cs="Century Gothic"/>
                      <w:color w:val="000000"/>
                      <w:sz w:val="20"/>
                      <w:szCs w:val="20"/>
                      <w:highlight w:val="yellow"/>
                    </w:rPr>
                  </w:rPrChange>
                </w:rPr>
                <w:t>1</w:t>
              </w:r>
            </w:ins>
            <w:ins w:id="51" w:author="Krawczyk Marta" w:date="2023-04-24T15:35:00Z">
              <w:r w:rsidRPr="00815CE5">
                <w:rPr>
                  <w:rFonts w:ascii="Century Gothic" w:hAnsi="Century Gothic" w:cs="Century Gothic"/>
                  <w:color w:val="000000"/>
                  <w:sz w:val="20"/>
                  <w:szCs w:val="20"/>
                  <w:rPrChange w:id="52" w:author="Krawczyk Marta" w:date="2023-04-24T15:36:00Z">
                    <w:rPr>
                      <w:rFonts w:ascii="Century Gothic" w:hAnsi="Century Gothic" w:cs="Century Gothic"/>
                      <w:color w:val="000000"/>
                      <w:sz w:val="20"/>
                      <w:szCs w:val="20"/>
                      <w:highlight w:val="yellow"/>
                    </w:rPr>
                  </w:rPrChange>
                </w:rPr>
                <w:t xml:space="preserve"> szt.  </w:t>
              </w:r>
            </w:ins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320A8" w14:textId="77777777" w:rsidR="00815CE5" w:rsidRPr="00F478B8" w:rsidRDefault="00815CE5" w:rsidP="00355F98">
            <w:pPr>
              <w:spacing w:after="0" w:line="240" w:lineRule="auto"/>
              <w:jc w:val="center"/>
              <w:rPr>
                <w:ins w:id="53" w:author="Krawczyk Marta" w:date="2023-04-24T15:35:00Z"/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8A140" w14:textId="77777777" w:rsidR="00815CE5" w:rsidRPr="00F478B8" w:rsidRDefault="00815CE5" w:rsidP="00355F98">
            <w:pPr>
              <w:spacing w:after="0" w:line="240" w:lineRule="auto"/>
              <w:jc w:val="center"/>
              <w:rPr>
                <w:ins w:id="54" w:author="Krawczyk Marta" w:date="2023-04-24T15:35:00Z"/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3FCE13A" w14:textId="77777777" w:rsidR="00815CE5" w:rsidRDefault="00815CE5" w:rsidP="00670029">
      <w:pPr>
        <w:jc w:val="center"/>
        <w:rPr>
          <w:rFonts w:ascii="Century Gothic" w:hAnsi="Century Gothic"/>
          <w:b/>
          <w:bCs/>
          <w:sz w:val="20"/>
          <w:szCs w:val="20"/>
        </w:rPr>
      </w:pPr>
    </w:p>
    <w:tbl>
      <w:tblPr>
        <w:tblpPr w:leftFromText="141" w:rightFromText="141" w:vertAnchor="page" w:horzAnchor="margin" w:tblpY="3571"/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55" w:author="Krawczyk Marta" w:date="2023-04-24T15:33:00Z">
          <w:tblPr>
            <w:tblpPr w:leftFromText="141" w:rightFromText="141" w:vertAnchor="page" w:horzAnchor="margin" w:tblpY="3136"/>
            <w:tblW w:w="9209" w:type="dxa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960"/>
        <w:gridCol w:w="3004"/>
        <w:gridCol w:w="2127"/>
        <w:gridCol w:w="1842"/>
        <w:gridCol w:w="1276"/>
        <w:tblGridChange w:id="56">
          <w:tblGrid>
            <w:gridCol w:w="960"/>
            <w:gridCol w:w="3004"/>
            <w:gridCol w:w="2127"/>
            <w:gridCol w:w="1842"/>
            <w:gridCol w:w="1276"/>
          </w:tblGrid>
        </w:tblGridChange>
      </w:tblGrid>
      <w:tr w:rsidR="00F478B8" w:rsidRPr="00F478B8" w:rsidDel="00815CE5" w14:paraId="42E238E9" w14:textId="62FB5157" w:rsidTr="00815CE5">
        <w:trPr>
          <w:trHeight w:val="1414"/>
          <w:del w:id="57" w:author="Krawczyk Marta" w:date="2023-04-24T15:34:00Z"/>
          <w:trPrChange w:id="58" w:author="Krawczyk Marta" w:date="2023-04-24T15:33:00Z">
            <w:trPr>
              <w:trHeight w:val="1414"/>
            </w:trPr>
          </w:trPrChange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59" w:author="Krawczyk Marta" w:date="2023-04-24T15:33:00Z">
              <w:tcPr>
                <w:tcW w:w="9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0856F6E4" w14:textId="6465427D" w:rsidR="00F478B8" w:rsidRPr="00F478B8" w:rsidDel="00815CE5" w:rsidRDefault="00F478B8" w:rsidP="00815CE5">
            <w:pPr>
              <w:spacing w:after="0" w:line="240" w:lineRule="auto"/>
              <w:jc w:val="center"/>
              <w:rPr>
                <w:del w:id="60" w:author="Krawczyk Marta" w:date="2023-04-24T15:34:00Z"/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del w:id="61" w:author="Krawczyk Marta" w:date="2023-04-24T15:34:00Z">
              <w:r w:rsidRPr="00F478B8" w:rsidDel="00815CE5">
                <w:rPr>
                  <w:rFonts w:ascii="Century Gothic" w:eastAsia="Times New Roman" w:hAnsi="Century Gothic" w:cs="Calibri"/>
                  <w:b/>
                  <w:bCs/>
                  <w:color w:val="000000"/>
                  <w:sz w:val="20"/>
                  <w:szCs w:val="20"/>
                  <w:lang w:eastAsia="pl-PL"/>
                </w:rPr>
                <w:delText>L.p</w:delText>
              </w:r>
            </w:del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2" w:author="Krawczyk Marta" w:date="2023-04-24T15:33:00Z">
              <w:tcPr>
                <w:tcW w:w="30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B4A2F6B" w14:textId="7B52601D" w:rsidR="00F478B8" w:rsidRPr="00F478B8" w:rsidDel="00815CE5" w:rsidRDefault="00F478B8" w:rsidP="00815CE5">
            <w:pPr>
              <w:spacing w:after="0" w:line="240" w:lineRule="auto"/>
              <w:jc w:val="center"/>
              <w:rPr>
                <w:del w:id="63" w:author="Krawczyk Marta" w:date="2023-04-24T15:34:00Z"/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del w:id="64" w:author="Krawczyk Marta" w:date="2023-04-24T15:34:00Z">
              <w:r w:rsidRPr="00F478B8" w:rsidDel="00815CE5">
                <w:rPr>
                  <w:rFonts w:ascii="Century Gothic" w:eastAsia="Times New Roman" w:hAnsi="Century Gothic" w:cs="Calibri"/>
                  <w:b/>
                  <w:bCs/>
                  <w:color w:val="000000"/>
                  <w:sz w:val="20"/>
                  <w:szCs w:val="20"/>
                  <w:lang w:eastAsia="pl-PL"/>
                </w:rPr>
                <w:delText>Typ urządzenia</w:delText>
              </w:r>
            </w:del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5" w:author="Krawczyk Marta" w:date="2023-04-24T15:33:00Z">
              <w:tcPr>
                <w:tcW w:w="212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809E441" w14:textId="47756372" w:rsidR="00F478B8" w:rsidRPr="00F478B8" w:rsidDel="00815CE5" w:rsidRDefault="00F478B8" w:rsidP="00815CE5">
            <w:pPr>
              <w:spacing w:after="0" w:line="240" w:lineRule="auto"/>
              <w:jc w:val="center"/>
              <w:rPr>
                <w:del w:id="66" w:author="Krawczyk Marta" w:date="2023-04-24T15:34:00Z"/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del w:id="67" w:author="Krawczyk Marta" w:date="2023-04-24T15:34:00Z">
              <w:r w:rsidRPr="00F478B8" w:rsidDel="00815CE5">
                <w:rPr>
                  <w:rFonts w:ascii="Century Gothic" w:eastAsia="Times New Roman" w:hAnsi="Century Gothic" w:cs="Calibri"/>
                  <w:b/>
                  <w:bCs/>
                  <w:color w:val="000000"/>
                  <w:sz w:val="20"/>
                  <w:szCs w:val="20"/>
                  <w:lang w:eastAsia="pl-PL"/>
                </w:rPr>
                <w:delText>Szacunkowa ilość urządzeń podlegających kalibracji w okresie obowiązywania Umowy*(szt.)</w:delText>
              </w:r>
            </w:del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68" w:author="Krawczyk Marta" w:date="2023-04-24T15:33:00Z">
              <w:tcPr>
                <w:tcW w:w="184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E8656EB" w14:textId="5F8666C7" w:rsidR="00F478B8" w:rsidRPr="00F478B8" w:rsidDel="00815CE5" w:rsidRDefault="00F478B8" w:rsidP="00815CE5">
            <w:pPr>
              <w:spacing w:after="0" w:line="240" w:lineRule="auto"/>
              <w:jc w:val="center"/>
              <w:rPr>
                <w:del w:id="69" w:author="Krawczyk Marta" w:date="2023-04-24T15:34:00Z"/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del w:id="70" w:author="Krawczyk Marta" w:date="2023-04-24T15:34:00Z">
              <w:r w:rsidRPr="00F478B8" w:rsidDel="00815CE5">
                <w:rPr>
                  <w:rFonts w:ascii="Century Gothic" w:eastAsia="Times New Roman" w:hAnsi="Century Gothic" w:cs="Calibri"/>
                  <w:b/>
                  <w:bCs/>
                  <w:color w:val="000000"/>
                  <w:sz w:val="20"/>
                  <w:szCs w:val="20"/>
                  <w:lang w:eastAsia="pl-PL"/>
                </w:rPr>
                <w:delText>Cena jednostkowa netto za 1 usługę kalibracji za 1 urządzenie(PLN)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1" w:author="Krawczyk Marta" w:date="2023-04-24T15:33:00Z">
              <w:tcPr>
                <w:tcW w:w="127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2C17640" w14:textId="2502441A" w:rsidR="00F478B8" w:rsidRPr="00F478B8" w:rsidDel="00815CE5" w:rsidRDefault="00021451" w:rsidP="00815CE5">
            <w:pPr>
              <w:spacing w:after="0" w:line="240" w:lineRule="auto"/>
              <w:jc w:val="center"/>
              <w:rPr>
                <w:del w:id="72" w:author="Krawczyk Marta" w:date="2023-04-24T15:34:00Z"/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del w:id="73" w:author="Krawczyk Marta" w:date="2023-04-24T15:34:00Z">
              <w:r w:rsidRPr="00021451" w:rsidDel="00815CE5">
                <w:rPr>
                  <w:rFonts w:ascii="Century Gothic" w:eastAsia="Times New Roman" w:hAnsi="Century Gothic" w:cs="Calibri"/>
                  <w:b/>
                  <w:bCs/>
                  <w:color w:val="000000"/>
                  <w:sz w:val="20"/>
                  <w:szCs w:val="20"/>
                  <w:lang w:eastAsia="pl-PL"/>
                </w:rPr>
                <w:delText>Wartość netto (PLN)</w:delText>
              </w:r>
            </w:del>
          </w:p>
        </w:tc>
      </w:tr>
      <w:tr w:rsidR="001817AF" w:rsidRPr="00F478B8" w:rsidDel="00815CE5" w14:paraId="41937050" w14:textId="42CFBE1B" w:rsidTr="00815CE5">
        <w:trPr>
          <w:trHeight w:val="300"/>
          <w:del w:id="74" w:author="Krawczyk Marta" w:date="2023-04-24T15:34:00Z"/>
          <w:trPrChange w:id="75" w:author="Krawczyk Marta" w:date="2023-04-24T15:34:00Z">
            <w:trPr>
              <w:trHeight w:val="300"/>
            </w:trPr>
          </w:trPrChange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76" w:author="Krawczyk Marta" w:date="2023-04-24T15:34:00Z">
              <w:tcPr>
                <w:tcW w:w="96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23E9A96D" w14:textId="5248982C" w:rsidR="001817AF" w:rsidRPr="00F478B8" w:rsidDel="00815CE5" w:rsidRDefault="00686B74" w:rsidP="00815CE5">
            <w:pPr>
              <w:spacing w:after="0" w:line="240" w:lineRule="auto"/>
              <w:rPr>
                <w:del w:id="77" w:author="Krawczyk Marta" w:date="2023-04-24T15:34:00Z"/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del w:id="78" w:author="Krawczyk Marta" w:date="2023-04-24T15:34:00Z">
              <w:r w:rsidDel="00815CE5">
                <w:rPr>
                  <w:rFonts w:ascii="Century Gothic" w:eastAsia="Times New Roman" w:hAnsi="Century Gothic" w:cs="Calibri"/>
                  <w:color w:val="000000"/>
                  <w:sz w:val="20"/>
                  <w:szCs w:val="20"/>
                  <w:lang w:eastAsia="pl-PL"/>
                </w:rPr>
                <w:delText>1</w:delText>
              </w:r>
              <w:r w:rsidR="001817AF" w:rsidRPr="00F478B8" w:rsidDel="00815CE5">
                <w:rPr>
                  <w:rFonts w:ascii="Century Gothic" w:eastAsia="Times New Roman" w:hAnsi="Century Gothic" w:cs="Calibri"/>
                  <w:color w:val="000000"/>
                  <w:sz w:val="20"/>
                  <w:szCs w:val="20"/>
                  <w:lang w:eastAsia="pl-PL"/>
                </w:rPr>
                <w:delText>.</w:delText>
              </w:r>
            </w:del>
          </w:p>
        </w:tc>
        <w:tc>
          <w:tcPr>
            <w:tcW w:w="3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79" w:author="Krawczyk Marta" w:date="2023-04-24T15:34:00Z">
              <w:tcPr>
                <w:tcW w:w="300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561578A3" w14:textId="707BC6D6" w:rsidR="001817AF" w:rsidRPr="00F478B8" w:rsidDel="00815CE5" w:rsidRDefault="001817AF" w:rsidP="00815CE5">
            <w:pPr>
              <w:spacing w:after="0" w:line="240" w:lineRule="auto"/>
              <w:rPr>
                <w:del w:id="80" w:author="Krawczyk Marta" w:date="2023-04-24T15:34:00Z"/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del w:id="81" w:author="Krawczyk Marta" w:date="2023-04-24T15:34:00Z">
              <w:r w:rsidRPr="00021697" w:rsidDel="00815CE5">
                <w:rPr>
                  <w:rFonts w:ascii="Century Gothic" w:hAnsi="Century Gothic"/>
                  <w:noProof/>
                  <w:sz w:val="20"/>
                  <w:szCs w:val="20"/>
                </w:rPr>
                <w:delText>GMI(GT-40,41,42)</w:delText>
              </w:r>
            </w:del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82" w:author="Krawczyk Marta" w:date="2023-04-24T15:34:00Z">
              <w:tcPr>
                <w:tcW w:w="212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10C1EE58" w14:textId="2D15F229" w:rsidR="001817AF" w:rsidRPr="00F478B8" w:rsidDel="00815CE5" w:rsidRDefault="00615FB3" w:rsidP="00815CE5">
            <w:pPr>
              <w:spacing w:after="0" w:line="240" w:lineRule="auto"/>
              <w:jc w:val="center"/>
              <w:rPr>
                <w:del w:id="83" w:author="Krawczyk Marta" w:date="2023-04-24T15:34:00Z"/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del w:id="84" w:author="Krawczyk Marta" w:date="2023-04-24T15:34:00Z">
              <w:r w:rsidDel="00815CE5">
                <w:rPr>
                  <w:rFonts w:ascii="Century Gothic" w:hAnsi="Century Gothic" w:cs="Century Gothic"/>
                  <w:color w:val="000000"/>
                  <w:sz w:val="20"/>
                  <w:szCs w:val="20"/>
                </w:rPr>
                <w:delText>34</w:delText>
              </w:r>
              <w:r w:rsidR="001817AF" w:rsidRPr="00952B53" w:rsidDel="00815CE5">
                <w:rPr>
                  <w:rFonts w:ascii="Century Gothic" w:hAnsi="Century Gothic" w:cs="Century Gothic"/>
                  <w:color w:val="000000"/>
                  <w:sz w:val="20"/>
                  <w:szCs w:val="20"/>
                </w:rPr>
                <w:delText xml:space="preserve"> szt.  </w:delText>
              </w:r>
            </w:del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85" w:author="Krawczyk Marta" w:date="2023-04-24T15:34:00Z">
              <w:tcPr>
                <w:tcW w:w="184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7AE1535F" w14:textId="67106F5A" w:rsidR="001817AF" w:rsidRPr="00F478B8" w:rsidDel="00815CE5" w:rsidRDefault="001817AF" w:rsidP="00815CE5">
            <w:pPr>
              <w:spacing w:after="0" w:line="240" w:lineRule="auto"/>
              <w:rPr>
                <w:del w:id="86" w:author="Krawczyk Marta" w:date="2023-04-24T15:34:00Z"/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del w:id="87" w:author="Krawczyk Marta" w:date="2023-04-24T15:34:00Z">
              <w:r w:rsidRPr="00F478B8" w:rsidDel="00815CE5">
                <w:rPr>
                  <w:rFonts w:ascii="Century Gothic" w:eastAsia="Times New Roman" w:hAnsi="Century Gothic" w:cs="Calibri"/>
                  <w:color w:val="000000"/>
                  <w:sz w:val="20"/>
                  <w:szCs w:val="20"/>
                  <w:lang w:eastAsia="pl-PL"/>
                </w:rPr>
                <w:delText> </w:delText>
              </w:r>
            </w:del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88" w:author="Krawczyk Marta" w:date="2023-04-24T15:34:00Z">
              <w:tcPr>
                <w:tcW w:w="1276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31486690" w14:textId="3D676663" w:rsidR="001817AF" w:rsidRPr="00F478B8" w:rsidDel="00815CE5" w:rsidRDefault="001817AF" w:rsidP="00815CE5">
            <w:pPr>
              <w:spacing w:after="0" w:line="240" w:lineRule="auto"/>
              <w:rPr>
                <w:del w:id="89" w:author="Krawczyk Marta" w:date="2023-04-24T15:34:00Z"/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del w:id="90" w:author="Krawczyk Marta" w:date="2023-04-24T15:34:00Z">
              <w:r w:rsidRPr="00F478B8" w:rsidDel="00815CE5">
                <w:rPr>
                  <w:rFonts w:ascii="Century Gothic" w:eastAsia="Times New Roman" w:hAnsi="Century Gothic" w:cs="Calibri"/>
                  <w:color w:val="000000"/>
                  <w:sz w:val="20"/>
                  <w:szCs w:val="20"/>
                  <w:lang w:eastAsia="pl-PL"/>
                </w:rPr>
                <w:delText> </w:delText>
              </w:r>
            </w:del>
          </w:p>
        </w:tc>
      </w:tr>
    </w:tbl>
    <w:p w14:paraId="4CD792C3" w14:textId="05262A9F" w:rsidR="00FA32B4" w:rsidRPr="00F478B8" w:rsidRDefault="00FA32B4" w:rsidP="00FA32B4">
      <w:pPr>
        <w:rPr>
          <w:rFonts w:ascii="Century Gothic" w:hAnsi="Century Gothic"/>
          <w:b/>
          <w:bCs/>
          <w:sz w:val="20"/>
          <w:szCs w:val="20"/>
        </w:rPr>
      </w:pPr>
    </w:p>
    <w:p w14:paraId="243DB8D5" w14:textId="69E64E98" w:rsidR="00FA32B4" w:rsidRPr="00F478B8" w:rsidRDefault="00FA32B4" w:rsidP="00670029">
      <w:pPr>
        <w:pStyle w:val="Akapitzlist"/>
        <w:numPr>
          <w:ilvl w:val="0"/>
          <w:numId w:val="1"/>
        </w:numPr>
        <w:tabs>
          <w:tab w:val="left" w:pos="5304"/>
        </w:tabs>
        <w:ind w:left="284" w:hanging="284"/>
        <w:rPr>
          <w:rFonts w:ascii="Century Gothic" w:hAnsi="Century Gothic"/>
          <w:b/>
          <w:bCs/>
          <w:sz w:val="20"/>
          <w:szCs w:val="20"/>
        </w:rPr>
      </w:pPr>
      <w:r w:rsidRPr="00F478B8">
        <w:rPr>
          <w:rFonts w:ascii="Century Gothic" w:hAnsi="Century Gothic"/>
          <w:b/>
          <w:bCs/>
          <w:sz w:val="20"/>
          <w:szCs w:val="20"/>
        </w:rPr>
        <w:t>Usługa naprawy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80"/>
        <w:gridCol w:w="2120"/>
        <w:gridCol w:w="1880"/>
        <w:gridCol w:w="1300"/>
      </w:tblGrid>
      <w:tr w:rsidR="00670029" w:rsidRPr="00F478B8" w14:paraId="2CA3BFD9" w14:textId="77777777" w:rsidTr="00670029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97ED" w14:textId="77777777" w:rsidR="00670029" w:rsidRPr="00F478B8" w:rsidRDefault="00670029" w:rsidP="0067002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L.p</w:t>
            </w:r>
            <w:proofErr w:type="spellEnd"/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31AC" w14:textId="3817A369" w:rsidR="00670029" w:rsidRPr="00F478B8" w:rsidRDefault="00670029" w:rsidP="0067002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Rodzaj naprawy urządzenia </w:t>
            </w:r>
            <w:r w:rsidR="001817AF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GMI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04D67" w14:textId="77777777" w:rsidR="00670029" w:rsidRPr="00F478B8" w:rsidRDefault="00670029" w:rsidP="0067002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Szacunkowa ilość napraw w okresie obowiązywania Umowy*(szt.)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51EC" w14:textId="77777777" w:rsidR="00670029" w:rsidRPr="00F478B8" w:rsidRDefault="00670029" w:rsidP="0067002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netto za 1 usługę naprawy za 1 urządzenie(PLN)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749F" w14:textId="278F1515" w:rsidR="00670029" w:rsidRPr="00F478B8" w:rsidRDefault="00021451" w:rsidP="0067002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145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Wartość netto (PLN)</w:t>
            </w:r>
          </w:p>
        </w:tc>
      </w:tr>
      <w:tr w:rsidR="00670029" w:rsidRPr="00F478B8" w14:paraId="199DE9B8" w14:textId="77777777" w:rsidTr="00670029">
        <w:trPr>
          <w:trHeight w:val="6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39FA8" w14:textId="77777777" w:rsidR="00670029" w:rsidRPr="00F478B8" w:rsidRDefault="00670029" w:rsidP="0067002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AFDF" w14:textId="583D8BFF" w:rsidR="00670029" w:rsidRPr="00F478B8" w:rsidRDefault="001817AF" w:rsidP="0067002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Czyszczenie przyrządu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7CE8F" w14:textId="595BD8C8" w:rsidR="00670029" w:rsidRPr="00F478B8" w:rsidRDefault="00670029" w:rsidP="0067002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 w:rsidR="00D11F05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27E7" w14:textId="77777777" w:rsidR="00670029" w:rsidRPr="00F478B8" w:rsidRDefault="00670029" w:rsidP="0067002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AE9A" w14:textId="77777777" w:rsidR="00670029" w:rsidRPr="00F478B8" w:rsidRDefault="00670029" w:rsidP="0067002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08BE1A5D" w14:textId="77777777" w:rsidTr="00670029">
        <w:trPr>
          <w:trHeight w:val="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EBEB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84ED" w14:textId="4D4E87B8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Wymiana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filtra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6657E" w14:textId="37AB8D30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741A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07C6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325BF9F0" w14:textId="77777777" w:rsidTr="00670029">
        <w:trPr>
          <w:trHeight w:val="5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616B0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1A8F" w14:textId="75769FAD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Wymiana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sygnalizatora dźwięku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9168" w14:textId="4BCB9673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FF6A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7BD2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1219C584" w14:textId="77777777" w:rsidTr="00670029">
        <w:trPr>
          <w:trHeight w:val="5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2D14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1747" w14:textId="0FA90401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Zerowanie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FF5C7" w14:textId="1C4FC0D9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BE38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2259E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5E4FAA11" w14:textId="77777777" w:rsidTr="00670029">
        <w:trPr>
          <w:trHeight w:val="56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0564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75C9" w14:textId="61E32271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Naprawa połączeń akumulatora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A386" w14:textId="5D3AB42E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F0DB1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D1A1C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3DDDCE28" w14:textId="77777777" w:rsidTr="00670029">
        <w:trPr>
          <w:trHeight w:val="5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C3ECB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CBCF" w14:textId="0FF2ECF9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Wymiana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obudowy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AAC7" w14:textId="462DB995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6164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3602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03FB6774" w14:textId="77777777" w:rsidTr="0067002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AFCC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E1BA" w14:textId="10B3D7B2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Wymiana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płytki zasilacza/ elektroniki/ wyświetlacza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E7463" w14:textId="17B1F3F6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DAC6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AB7C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574F8DF0" w14:textId="77777777" w:rsidTr="00670029">
        <w:trPr>
          <w:trHeight w:val="5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717B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5931" w14:textId="3C585D19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Sprawdzenie wskazań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A103" w14:textId="603E67F9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E5CD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D119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64B4ECA2" w14:textId="77777777" w:rsidTr="0067002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1292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3179" w14:textId="4E80638D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Wymiana sensora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PS200/GT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BEE7" w14:textId="0E1FF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C9CD9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37A1" w14:textId="77777777" w:rsidR="00D11F05" w:rsidRPr="00F478B8" w:rsidRDefault="00D11F05" w:rsidP="00D11F0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43621661" w14:textId="3D2437EE" w:rsidR="00670029" w:rsidRDefault="00670029" w:rsidP="00670029">
      <w:pPr>
        <w:tabs>
          <w:tab w:val="left" w:pos="5304"/>
        </w:tabs>
        <w:rPr>
          <w:rFonts w:ascii="Century Gothic" w:hAnsi="Century Gothic"/>
          <w:sz w:val="20"/>
          <w:szCs w:val="20"/>
        </w:rPr>
      </w:pPr>
    </w:p>
    <w:p w14:paraId="76717D9B" w14:textId="220DB1ED" w:rsidR="00D11F05" w:rsidRDefault="00D11F05" w:rsidP="00D11F05">
      <w:pPr>
        <w:pStyle w:val="Akapitzlist"/>
        <w:numPr>
          <w:ilvl w:val="0"/>
          <w:numId w:val="1"/>
        </w:numPr>
        <w:tabs>
          <w:tab w:val="left" w:pos="5304"/>
        </w:tabs>
        <w:ind w:left="284" w:hanging="284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Części zamienne</w:t>
      </w:r>
    </w:p>
    <w:p w14:paraId="026F8A0C" w14:textId="0D1C6455" w:rsidR="00D11F05" w:rsidRPr="00D11F05" w:rsidRDefault="00D11F05" w:rsidP="00D11F05">
      <w:pPr>
        <w:tabs>
          <w:tab w:val="left" w:pos="5304"/>
        </w:tabs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- modele serii GT: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80"/>
        <w:gridCol w:w="2120"/>
        <w:gridCol w:w="1880"/>
        <w:gridCol w:w="1300"/>
      </w:tblGrid>
      <w:tr w:rsidR="00D11F05" w:rsidRPr="00F478B8" w14:paraId="0CD7F0AF" w14:textId="77777777" w:rsidTr="00E317B7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A874" w14:textId="77777777" w:rsidR="00D11F05" w:rsidRPr="00F478B8" w:rsidRDefault="00D11F05" w:rsidP="00E317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L.p</w:t>
            </w:r>
            <w:proofErr w:type="spellEnd"/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61CD" w14:textId="77777777" w:rsidR="00D11F05" w:rsidRPr="00F478B8" w:rsidRDefault="00D11F05" w:rsidP="00E317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Rodzaj naprawy urządzenia 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GMI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D276" w14:textId="77777777" w:rsidR="00D11F05" w:rsidRPr="00F478B8" w:rsidRDefault="00D11F05" w:rsidP="00E317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Szacunkowa ilość napraw w okresie obowiązywania Umowy*(szt.)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BC4D" w14:textId="77777777" w:rsidR="00D11F05" w:rsidRPr="00F478B8" w:rsidRDefault="00D11F05" w:rsidP="00E317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netto za 1 usługę naprawy za 1 urządzenie(PLN)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C218" w14:textId="4903C80B" w:rsidR="00D11F05" w:rsidRPr="00F478B8" w:rsidRDefault="00021451" w:rsidP="00E317B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145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Wartość netto (PLN)</w:t>
            </w:r>
          </w:p>
        </w:tc>
      </w:tr>
      <w:tr w:rsidR="00D11F05" w:rsidRPr="00F478B8" w14:paraId="28DD9AB5" w14:textId="77777777" w:rsidTr="00E317B7">
        <w:trPr>
          <w:trHeight w:val="6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1482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9C23" w14:textId="35B8F8EE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Sensor </w:t>
            </w:r>
            <w:proofErr w:type="spellStart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ppm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6CD8C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3DBE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593E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26B8E0F4" w14:textId="77777777" w:rsidTr="00D11F05">
        <w:trPr>
          <w:trHeight w:val="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4DCE8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913C" w14:textId="4AE81956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Sensor DGW/OBJ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ACA6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2DE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0C95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37DD4BF0" w14:textId="77777777" w:rsidTr="00D11F05">
        <w:trPr>
          <w:trHeight w:val="5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ABC05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BDB50" w14:textId="2BA1BACD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Sensor DGW/OBJ z filtrem węglowym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818D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D0DF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8BBE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3257362C" w14:textId="77777777" w:rsidTr="00D11F05">
        <w:trPr>
          <w:trHeight w:val="5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6F773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FD8A2" w14:textId="624525E8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Sensor O2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A13B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413A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4461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5DE88F1C" w14:textId="77777777" w:rsidTr="00D11F05">
        <w:trPr>
          <w:trHeight w:val="56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6166B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D7F2" w14:textId="1B26715D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Sensor CO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26ED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F490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276F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5B2A89C4" w14:textId="77777777" w:rsidTr="00D11F05">
        <w:trPr>
          <w:trHeight w:val="5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1172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507F3" w14:textId="46832759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Sensor CO / H25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BE56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8A08B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A9EC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5C224F8B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4110A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6CEB" w14:textId="6554403A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Zaślepka sensora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56DBB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F6A3C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6EB2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32BCA42C" w14:textId="77777777" w:rsidTr="00D11F05">
        <w:trPr>
          <w:trHeight w:val="5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8022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5CC4" w14:textId="247B181B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Obudowa przednia (niebieska)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5787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159F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2491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430B342E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E921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52DB" w14:textId="5B403E3C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Obudowa przednia (czarna)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57A6C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63310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BEA3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70311A00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24EB" w14:textId="0C5D19F3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641AF" w14:textId="56524568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Wyświetlacz LCD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A926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D0B9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732B5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2E649D0F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6072" w14:textId="341FDFF4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11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3C55E" w14:textId="612682A0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Przyciski zespolone GT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535B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AA58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4B51A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18C4D5E4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109A" w14:textId="0F22EB21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12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E114" w14:textId="0482756E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Pokrywa pojemnika baterii (niebieska)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67CC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C731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9F0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571D518B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5987" w14:textId="2B2C24B2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13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77BF" w14:textId="435F7C10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Pokrywa pojemnika baterii (czarna)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79CD9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0F1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4D28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3655048D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2CCC" w14:textId="08ECED0D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14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945C7" w14:textId="4FE44207" w:rsidR="00D11F05" w:rsidRPr="00F478B8" w:rsidRDefault="00141F3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Śrubka zabezpieczająca pokrywę baterii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6E1EB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5F3AC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1FEB4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0F369495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C61CC" w14:textId="1E014169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15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0C15F" w14:textId="25D53081" w:rsidR="00D11F05" w:rsidRPr="00F478B8" w:rsidRDefault="00141F3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Uszczelka pokrywy baterii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59DD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F52E4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EC57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1F05" w:rsidRPr="00F478B8" w14:paraId="012E63FC" w14:textId="77777777" w:rsidTr="00D11F0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DCD7" w14:textId="64389C1A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16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ED3C" w14:textId="3CC66BBB" w:rsidR="00D11F05" w:rsidRPr="00F478B8" w:rsidRDefault="00141F3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Ochrona przeciwpyłowa – gniazdo złącza ładowarki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FB6D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95C44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641C" w14:textId="77777777" w:rsidR="00D11F05" w:rsidRPr="00F478B8" w:rsidRDefault="00D11F05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5BB44BDB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1EB57" w14:textId="3450286A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17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E4DD5" w14:textId="4E78D424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Zaczep mocowania sondy giętkiej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CCD6E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1C1C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336A6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15FB9A88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EEA53" w14:textId="4D0FE85D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18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03CDB" w14:textId="18FEE010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Sonda giętka (zestaw)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B7B12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2F6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DE9B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757CA4FA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0C0D" w14:textId="4486BACB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19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F34DA" w14:textId="621B8E59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Bańka sondy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B58DA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6BE0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3518E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715D46BF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F658" w14:textId="0388BE5D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20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45AA0" w14:textId="16ADE1EC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Obudowa filtra kurzu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558A2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614A6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D6F5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44B7D965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141C" w14:textId="74A90EC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21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0406D" w14:textId="330B6481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Adapt</w:t>
            </w:r>
            <w:r w:rsidR="007E437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e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r sondy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6FAA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8CF9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8F97C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463C752E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B2DBE" w14:textId="12CA08FD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lastRenderedPageBreak/>
              <w:t>22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6B2FC" w14:textId="50D05BE8" w:rsidR="00E53A27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Akumulatory do urządzenia GT - ATEX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22AC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F20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C022D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035B86C6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30DE" w14:textId="62885F49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23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76F3D" w14:textId="40A16692" w:rsidR="00E53A27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Filtr hydrofobowy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790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39B0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FE75B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1C0E4D58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DFEF1" w14:textId="6C545604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24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A5969" w14:textId="050C0490" w:rsidR="00E53A27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Uszczelka adaptera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06A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C477F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BA64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647CBD5A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9F997" w14:textId="6C34FFCC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25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00C7" w14:textId="46E06398" w:rsidR="00E53A27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Końcówka sondy (zestaw)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FB3EC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589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0D23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3A27" w:rsidRPr="00F478B8" w14:paraId="32BAA2B9" w14:textId="77777777" w:rsidTr="00E53A27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02D5" w14:textId="470DE01B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26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76C0" w14:textId="2DE91736" w:rsidR="00E53A27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Filtr kurzu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87A0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0A33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10C9" w14:textId="77777777" w:rsidR="00E53A27" w:rsidRPr="00F478B8" w:rsidRDefault="00E53A27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E4371" w:rsidRPr="00F478B8" w14:paraId="5C0627FF" w14:textId="77777777" w:rsidTr="007E437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871B9" w14:textId="34DB0788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27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F7A94" w14:textId="23F89D39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Uszczelka filtra kurzu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7EB2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40F7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1674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E4371" w:rsidRPr="00F478B8" w14:paraId="691316A6" w14:textId="77777777" w:rsidTr="007E437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942E4" w14:textId="4E485C03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28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81C30" w14:textId="26464163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Pompa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44E9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9900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86AA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E4371" w:rsidRPr="00F478B8" w14:paraId="3A3E6B97" w14:textId="77777777" w:rsidTr="007E437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D7EA" w14:textId="6F820EB3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29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FE48" w14:textId="3E1AB039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Pompa regenerowana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D491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9924C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E3C5D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E4371" w:rsidRPr="00F478B8" w14:paraId="31CFD4CF" w14:textId="77777777" w:rsidTr="007E437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2555B" w14:textId="2FD74072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30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2939" w14:textId="1040EB30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Płyta główna do GT-4</w:t>
            </w:r>
            <w:ins w:id="91" w:author="Krawczyk Marta" w:date="2023-04-25T08:24:00Z">
              <w:r w:rsidR="00D92558">
                <w:rPr>
                  <w:rFonts w:ascii="Century Gothic" w:eastAsia="Times New Roman" w:hAnsi="Century Gothic" w:cs="Calibri"/>
                  <w:color w:val="000000"/>
                  <w:sz w:val="20"/>
                  <w:szCs w:val="20"/>
                  <w:lang w:eastAsia="pl-PL"/>
                </w:rPr>
                <w:t>1</w:t>
              </w:r>
            </w:ins>
            <w:del w:id="92" w:author="Krawczyk Marta" w:date="2023-04-25T08:24:00Z">
              <w:r w:rsidDel="00D92558">
                <w:rPr>
                  <w:rFonts w:ascii="Century Gothic" w:eastAsia="Times New Roman" w:hAnsi="Century Gothic" w:cs="Calibri"/>
                  <w:color w:val="000000"/>
                  <w:sz w:val="20"/>
                  <w:szCs w:val="20"/>
                  <w:lang w:eastAsia="pl-PL"/>
                </w:rPr>
                <w:delText>0</w:delText>
              </w:r>
            </w:del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4D24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4B54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82B2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E4371" w:rsidRPr="00F478B8" w14:paraId="39E1A9D5" w14:textId="77777777" w:rsidTr="007E437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A607" w14:textId="784EFFAF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31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63DC0" w14:textId="2268C7F9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Płyta główna do GT-4</w:t>
            </w:r>
            <w:ins w:id="93" w:author="Krawczyk Marta" w:date="2023-04-25T08:24:00Z">
              <w:r w:rsidR="00D92558">
                <w:rPr>
                  <w:rFonts w:ascii="Century Gothic" w:eastAsia="Times New Roman" w:hAnsi="Century Gothic" w:cs="Calibri"/>
                  <w:color w:val="000000"/>
                  <w:sz w:val="20"/>
                  <w:szCs w:val="20"/>
                  <w:lang w:eastAsia="pl-PL"/>
                </w:rPr>
                <w:t>2</w:t>
              </w:r>
            </w:ins>
            <w:del w:id="94" w:author="Krawczyk Marta" w:date="2023-04-25T08:24:00Z">
              <w:r w:rsidDel="00D92558">
                <w:rPr>
                  <w:rFonts w:ascii="Century Gothic" w:eastAsia="Times New Roman" w:hAnsi="Century Gothic" w:cs="Calibri"/>
                  <w:color w:val="000000"/>
                  <w:sz w:val="20"/>
                  <w:szCs w:val="20"/>
                  <w:lang w:eastAsia="pl-PL"/>
                </w:rPr>
                <w:delText>1</w:delText>
              </w:r>
            </w:del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BB51C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FBC27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FADC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E4371" w:rsidRPr="00F478B8" w14:paraId="11CA42CD" w14:textId="77777777" w:rsidTr="007E437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170A" w14:textId="50A8B864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32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99920" w14:textId="24D1E64B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Płyta główna do GT-4</w:t>
            </w:r>
            <w:ins w:id="95" w:author="Krawczyk Marta" w:date="2023-04-25T08:24:00Z">
              <w:r w:rsidR="00D92558">
                <w:rPr>
                  <w:rFonts w:ascii="Century Gothic" w:eastAsia="Times New Roman" w:hAnsi="Century Gothic" w:cs="Calibri"/>
                  <w:color w:val="000000"/>
                  <w:sz w:val="20"/>
                  <w:szCs w:val="20"/>
                  <w:lang w:eastAsia="pl-PL"/>
                </w:rPr>
                <w:t>3</w:t>
              </w:r>
            </w:ins>
            <w:del w:id="96" w:author="Krawczyk Marta" w:date="2023-04-25T08:24:00Z">
              <w:r w:rsidDel="00D92558">
                <w:rPr>
                  <w:rFonts w:ascii="Century Gothic" w:eastAsia="Times New Roman" w:hAnsi="Century Gothic" w:cs="Calibri"/>
                  <w:color w:val="000000"/>
                  <w:sz w:val="20"/>
                  <w:szCs w:val="20"/>
                  <w:lang w:eastAsia="pl-PL"/>
                </w:rPr>
                <w:delText>2</w:delText>
              </w:r>
            </w:del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26D5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29AC9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8EFF4" w14:textId="77777777" w:rsidR="007E4371" w:rsidRPr="00F478B8" w:rsidRDefault="007E437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2152" w:rsidRPr="00F478B8" w14:paraId="5C3A2C0A" w14:textId="77777777" w:rsidTr="008B2152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6117E" w14:textId="5C2D2F96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33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9D55B" w14:textId="1288E3D5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PSU Moduł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AE1F2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CB3E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3EA8E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2152" w:rsidRPr="00F478B8" w14:paraId="783C5FA6" w14:textId="77777777" w:rsidTr="008B2152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6F66" w14:textId="03432628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34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667E2" w14:textId="199BFAC6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Ładowarka samochodowa do urządzenia GT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1C0C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D51F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8DB28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2152" w:rsidRPr="00F478B8" w14:paraId="43E5ABC4" w14:textId="77777777" w:rsidTr="008B2152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6681" w14:textId="3352A6AE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35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ECC" w14:textId="2EFAA5D8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Standardowa ładowarka do urządzenia GT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1371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AF4A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9089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2152" w:rsidRPr="00F478B8" w14:paraId="03499470" w14:textId="77777777" w:rsidTr="008B2152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B496E" w14:textId="66BCB6F5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36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CE8E3" w14:textId="5F5E82EB" w:rsidR="008B2152" w:rsidRPr="00F478B8" w:rsidRDefault="006D36F4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Pytka zasilania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F23D5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7447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8FBA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2152" w:rsidRPr="00F478B8" w14:paraId="333B2B53" w14:textId="77777777" w:rsidTr="008B2152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3334" w14:textId="21226318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37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9134F" w14:textId="2B37512B" w:rsidR="008B2152" w:rsidRPr="00F478B8" w:rsidRDefault="006D36F4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Osłona gumowa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77C4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91A3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0896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2152" w:rsidRPr="00F478B8" w14:paraId="44FC39E4" w14:textId="77777777" w:rsidTr="0002145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D7E7" w14:textId="246C2CA4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38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C76F" w14:textId="2043B5EB" w:rsidR="008B2152" w:rsidRPr="00F478B8" w:rsidRDefault="006D36F4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Uchwyt sondy - śruba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B361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8A13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6BBB8" w14:textId="77777777" w:rsidR="008B2152" w:rsidRPr="00F478B8" w:rsidRDefault="008B2152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D36F4" w:rsidRPr="00F478B8" w14:paraId="2136AA8B" w14:textId="77777777" w:rsidTr="00021451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CE93" w14:textId="38DA0478" w:rsidR="006D36F4" w:rsidRPr="00F478B8" w:rsidRDefault="006D36F4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39</w:t>
            </w: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497D6" w14:textId="70081F28" w:rsidR="006D36F4" w:rsidRPr="00F478B8" w:rsidRDefault="00991113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99111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Filtr sondy – seria GT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1F6C2" w14:textId="77777777" w:rsidR="006D36F4" w:rsidRPr="00F478B8" w:rsidRDefault="006D36F4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              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460CB" w14:textId="77777777" w:rsidR="006D36F4" w:rsidRPr="00F478B8" w:rsidRDefault="006D36F4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2305F" w14:textId="77777777" w:rsidR="006D36F4" w:rsidRPr="00F478B8" w:rsidRDefault="006D36F4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1451" w:rsidRPr="00F478B8" w14:paraId="28302942" w14:textId="77777777" w:rsidTr="00435C7E">
        <w:trPr>
          <w:trHeight w:val="600"/>
        </w:trPr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49BBC" w14:textId="08932AA2" w:rsidR="00021451" w:rsidRPr="00F478B8" w:rsidRDefault="00021451" w:rsidP="00021451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02145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Wartość netto razem (suma wartości netto pkt. 1, 2 i 3 powyżej) **: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734C4" w14:textId="77777777" w:rsidR="00021451" w:rsidRPr="00F478B8" w:rsidRDefault="00021451" w:rsidP="00E317B7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AEEBAB3" w14:textId="445F34A5" w:rsidR="00021451" w:rsidRPr="00190636" w:rsidRDefault="00021451" w:rsidP="00021451">
      <w:pPr>
        <w:tabs>
          <w:tab w:val="left" w:pos="5304"/>
        </w:tabs>
        <w:rPr>
          <w:rFonts w:ascii="Century Gothic" w:hAnsi="Century Gothic"/>
          <w:sz w:val="20"/>
          <w:szCs w:val="20"/>
        </w:rPr>
      </w:pPr>
      <w:r w:rsidRPr="00190636">
        <w:rPr>
          <w:rFonts w:ascii="Century Gothic" w:hAnsi="Century Gothic"/>
          <w:sz w:val="20"/>
          <w:szCs w:val="20"/>
        </w:rPr>
        <w:t>*podana ilość urządzeń/napraw/części zamiennych podlegających wycenie w okresie</w:t>
      </w:r>
      <w:r>
        <w:rPr>
          <w:rFonts w:ascii="Century Gothic" w:hAnsi="Century Gothic"/>
          <w:sz w:val="20"/>
          <w:szCs w:val="20"/>
        </w:rPr>
        <w:t xml:space="preserve"> </w:t>
      </w:r>
      <w:r w:rsidRPr="00190636">
        <w:rPr>
          <w:rFonts w:ascii="Century Gothic" w:hAnsi="Century Gothic"/>
          <w:sz w:val="20"/>
          <w:szCs w:val="20"/>
        </w:rPr>
        <w:t xml:space="preserve">obowiązywania umowy jest szacunkowa i służy wyłącznie do porównania ofert. W okresie realizacji zamówienia ilości napraw mogą ulec zmianie w zależności od bieżących potrzeb </w:t>
      </w:r>
      <w:r>
        <w:rPr>
          <w:rFonts w:ascii="Century Gothic" w:hAnsi="Century Gothic"/>
          <w:sz w:val="20"/>
          <w:szCs w:val="20"/>
        </w:rPr>
        <w:t>Z</w:t>
      </w:r>
      <w:r w:rsidRPr="00190636">
        <w:rPr>
          <w:rFonts w:ascii="Century Gothic" w:hAnsi="Century Gothic"/>
          <w:sz w:val="20"/>
          <w:szCs w:val="20"/>
        </w:rPr>
        <w:t>amawiającego</w:t>
      </w:r>
    </w:p>
    <w:p w14:paraId="537D2B29" w14:textId="131256E4" w:rsidR="00021451" w:rsidRPr="00190636" w:rsidRDefault="00021451" w:rsidP="00021451">
      <w:pPr>
        <w:tabs>
          <w:tab w:val="left" w:pos="5304"/>
        </w:tabs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**</w:t>
      </w:r>
      <w:r w:rsidRPr="00190636">
        <w:rPr>
          <w:rFonts w:ascii="Century Gothic" w:hAnsi="Century Gothic"/>
          <w:sz w:val="20"/>
          <w:szCs w:val="20"/>
        </w:rPr>
        <w:t>Uwaga: Wyliczoną powyżej wartość netto należy przenieść do Formularza "Oferta"</w:t>
      </w:r>
      <w:r w:rsidR="00EF39BD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(załącznik nr 3 do SWZ)</w:t>
      </w:r>
      <w:r w:rsidRPr="00190636">
        <w:rPr>
          <w:rFonts w:ascii="Century Gothic" w:hAnsi="Century Gothic"/>
          <w:sz w:val="20"/>
          <w:szCs w:val="20"/>
        </w:rPr>
        <w:t>.</w:t>
      </w:r>
    </w:p>
    <w:p w14:paraId="31827FE7" w14:textId="1AB49BC7" w:rsidR="00D11F05" w:rsidRDefault="00D11F05" w:rsidP="00670029">
      <w:pPr>
        <w:tabs>
          <w:tab w:val="left" w:pos="5304"/>
        </w:tabs>
        <w:rPr>
          <w:rFonts w:ascii="Century Gothic" w:hAnsi="Century Gothic"/>
          <w:sz w:val="20"/>
          <w:szCs w:val="20"/>
        </w:rPr>
      </w:pPr>
    </w:p>
    <w:sectPr w:rsidR="00D11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484A6" w14:textId="77777777" w:rsidR="0071647C" w:rsidRDefault="0071647C" w:rsidP="00670029">
      <w:pPr>
        <w:spacing w:after="0" w:line="240" w:lineRule="auto"/>
      </w:pPr>
      <w:r>
        <w:separator/>
      </w:r>
    </w:p>
  </w:endnote>
  <w:endnote w:type="continuationSeparator" w:id="0">
    <w:p w14:paraId="2328063D" w14:textId="77777777" w:rsidR="0071647C" w:rsidRDefault="0071647C" w:rsidP="0067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2A8E0" w14:textId="77777777" w:rsidR="0071647C" w:rsidRDefault="0071647C" w:rsidP="00670029">
      <w:pPr>
        <w:spacing w:after="0" w:line="240" w:lineRule="auto"/>
      </w:pPr>
      <w:r>
        <w:separator/>
      </w:r>
    </w:p>
  </w:footnote>
  <w:footnote w:type="continuationSeparator" w:id="0">
    <w:p w14:paraId="534A0A70" w14:textId="77777777" w:rsidR="0071647C" w:rsidRDefault="0071647C" w:rsidP="00670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9231B7"/>
    <w:multiLevelType w:val="hybridMultilevel"/>
    <w:tmpl w:val="1458F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95830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awczyk Marta">
    <w15:presenceInfo w15:providerId="AD" w15:userId="S::marta.krawczyk@gaz-system.pl::235bc1e9-ec05-4523-9e6b-ae54a746de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043"/>
    <w:rsid w:val="00021451"/>
    <w:rsid w:val="000D7215"/>
    <w:rsid w:val="00141F37"/>
    <w:rsid w:val="00151574"/>
    <w:rsid w:val="001817AF"/>
    <w:rsid w:val="001A3109"/>
    <w:rsid w:val="001C7351"/>
    <w:rsid w:val="00227DE5"/>
    <w:rsid w:val="00311608"/>
    <w:rsid w:val="00404DF5"/>
    <w:rsid w:val="00433C6C"/>
    <w:rsid w:val="00473435"/>
    <w:rsid w:val="00576B4D"/>
    <w:rsid w:val="00615FB3"/>
    <w:rsid w:val="006356DC"/>
    <w:rsid w:val="00670029"/>
    <w:rsid w:val="00686B74"/>
    <w:rsid w:val="006D36F4"/>
    <w:rsid w:val="0071647C"/>
    <w:rsid w:val="00784EFC"/>
    <w:rsid w:val="007B58CA"/>
    <w:rsid w:val="007E4371"/>
    <w:rsid w:val="00815CE5"/>
    <w:rsid w:val="008B2152"/>
    <w:rsid w:val="00991113"/>
    <w:rsid w:val="00B32043"/>
    <w:rsid w:val="00B62B06"/>
    <w:rsid w:val="00D11F05"/>
    <w:rsid w:val="00D92558"/>
    <w:rsid w:val="00E53A27"/>
    <w:rsid w:val="00EF39BD"/>
    <w:rsid w:val="00F478B8"/>
    <w:rsid w:val="00F931C6"/>
    <w:rsid w:val="00FA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CD73E"/>
  <w15:chartTrackingRefBased/>
  <w15:docId w15:val="{E8574744-91D8-4A5C-8170-1E6182C9A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32B4"/>
    <w:pPr>
      <w:ind w:left="720"/>
      <w:contextualSpacing/>
    </w:pPr>
  </w:style>
  <w:style w:type="paragraph" w:styleId="Poprawka">
    <w:name w:val="Revision"/>
    <w:hidden/>
    <w:uiPriority w:val="99"/>
    <w:semiHidden/>
    <w:rsid w:val="00815C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553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Świątek Piotr</dc:creator>
  <cp:keywords/>
  <dc:description/>
  <cp:lastModifiedBy>Krawczyk Marta</cp:lastModifiedBy>
  <cp:revision>11</cp:revision>
  <dcterms:created xsi:type="dcterms:W3CDTF">2023-03-28T12:11:00Z</dcterms:created>
  <dcterms:modified xsi:type="dcterms:W3CDTF">2023-04-25T06:25:00Z</dcterms:modified>
</cp:coreProperties>
</file>